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0" w:author="Corinne Le Roy" w:date="2025-11-12T14:51:00Z">
          <w:tblPr>
            <w:tblW w:w="9600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6946"/>
        <w:gridCol w:w="4536"/>
        <w:tblGridChange w:id="1">
          <w:tblGrid>
            <w:gridCol w:w="5954"/>
            <w:gridCol w:w="3646"/>
          </w:tblGrid>
        </w:tblGridChange>
      </w:tblGrid>
      <w:tr w:rsidR="00B61B2D" w:rsidRPr="00B61B2D" w14:paraId="3A18947C" w14:textId="77777777" w:rsidTr="000A29FB">
        <w:trPr>
          <w:trHeight w:val="300"/>
          <w:trPrChange w:id="2" w:author="Corinne Le Roy" w:date="2025-11-12T14:51:00Z">
            <w:trPr>
              <w:trHeight w:val="300"/>
            </w:trPr>
          </w:trPrChange>
        </w:trPr>
        <w:tc>
          <w:tcPr>
            <w:tcW w:w="1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" w:author="Corinne Le Roy" w:date="2025-11-12T14:51:00Z">
              <w:tcPr>
                <w:tcW w:w="96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CAA3DFB" w14:textId="69AAF74F" w:rsidR="00B61B2D" w:rsidRPr="00B61B2D" w:rsidRDefault="00B61B2D" w:rsidP="00B61B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61B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MARCHE DE MAINTENANCE DES INSTALLATIONS DE VIDEO PROTECTION</w:t>
            </w:r>
            <w:r w:rsidR="006C7F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 2025</w:t>
            </w:r>
            <w:ins w:id="4" w:author="Corinne Le Roy" w:date="2025-11-12T14:48:00Z">
              <w:r w:rsidR="00333129">
                <w:rPr>
                  <w:rFonts w:ascii="Arial" w:eastAsia="Times New Roman" w:hAnsi="Arial" w:cs="Arial"/>
                  <w:b/>
                  <w:bCs/>
                  <w:color w:val="000000"/>
                  <w:sz w:val="24"/>
                  <w:szCs w:val="24"/>
                  <w:lang w:eastAsia="fr-FR"/>
                </w:rPr>
                <w:t>-A087</w:t>
              </w:r>
            </w:ins>
          </w:p>
        </w:tc>
      </w:tr>
      <w:tr w:rsidR="00B61B2D" w:rsidRPr="00B61B2D" w14:paraId="66B6CC7D" w14:textId="77777777" w:rsidTr="000A29FB">
        <w:trPr>
          <w:trHeight w:val="300"/>
          <w:trPrChange w:id="5" w:author="Corinne Le Roy" w:date="2025-11-12T14:51:00Z">
            <w:trPr>
              <w:trHeight w:val="300"/>
            </w:trPr>
          </w:trPrChange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" w:author="Corinne Le Roy" w:date="2025-11-12T14:51:00Z">
              <w:tcPr>
                <w:tcW w:w="595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C052BC4" w14:textId="29F32152" w:rsidR="00B61B2D" w:rsidRPr="00B61B2D" w:rsidRDefault="00B61B2D" w:rsidP="00B61B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61B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Annexe 2 - </w:t>
            </w:r>
            <w:del w:id="7" w:author="Corinne Le Roy" w:date="2025-11-12T14:51:00Z">
              <w:r w:rsidRPr="00B61B2D" w:rsidDel="000A29FB">
                <w:rPr>
                  <w:rFonts w:ascii="Arial" w:eastAsia="Times New Roman" w:hAnsi="Arial" w:cs="Arial"/>
                  <w:b/>
                  <w:bCs/>
                  <w:color w:val="000000"/>
                  <w:sz w:val="24"/>
                  <w:szCs w:val="24"/>
                  <w:lang w:eastAsia="fr-FR"/>
                </w:rPr>
                <w:delText xml:space="preserve">Répertoire </w:delText>
              </w:r>
            </w:del>
            <w:ins w:id="8" w:author="Corinne Le Roy" w:date="2025-11-12T14:51:00Z">
              <w:r w:rsidR="000A29FB">
                <w:rPr>
                  <w:rFonts w:ascii="Arial" w:eastAsia="Times New Roman" w:hAnsi="Arial" w:cs="Arial"/>
                  <w:b/>
                  <w:bCs/>
                  <w:color w:val="000000"/>
                  <w:sz w:val="24"/>
                  <w:szCs w:val="24"/>
                  <w:lang w:eastAsia="fr-FR"/>
                </w:rPr>
                <w:t>Liste</w:t>
              </w:r>
              <w:r w:rsidR="000A29FB" w:rsidRPr="00B61B2D">
                <w:rPr>
                  <w:rFonts w:ascii="Arial" w:eastAsia="Times New Roman" w:hAnsi="Arial" w:cs="Arial"/>
                  <w:b/>
                  <w:bCs/>
                  <w:color w:val="000000"/>
                  <w:sz w:val="24"/>
                  <w:szCs w:val="24"/>
                  <w:lang w:eastAsia="fr-FR"/>
                </w:rPr>
                <w:t xml:space="preserve"> </w:t>
              </w:r>
            </w:ins>
            <w:r w:rsidRPr="00B61B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des référents techniques</w:t>
            </w:r>
            <w:r w:rsidR="00E42C5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 </w:t>
            </w:r>
            <w:r w:rsidR="00E42C5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br/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" w:author="Corinne Le Roy" w:date="2025-11-12T14:51:00Z">
              <w:tcPr>
                <w:tcW w:w="364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D6CEC6C" w14:textId="77777777" w:rsidR="00B61B2D" w:rsidRPr="00B61B2D" w:rsidRDefault="00B61B2D" w:rsidP="00B61B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08E921D2" w14:textId="3AC1F65C" w:rsidR="00B61B2D" w:rsidRPr="00333129" w:rsidRDefault="00333129">
      <w:pPr>
        <w:rPr>
          <w:rFonts w:ascii="Arial" w:hAnsi="Arial" w:cs="Arial"/>
          <w:sz w:val="24"/>
          <w:szCs w:val="24"/>
        </w:rPr>
      </w:pPr>
      <w:r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4FEFFABE" wp14:editId="7E7920B7">
            <wp:simplePos x="0" y="0"/>
            <wp:positionH relativeFrom="column">
              <wp:posOffset>-299720</wp:posOffset>
            </wp:positionH>
            <wp:positionV relativeFrom="paragraph">
              <wp:posOffset>-1206500</wp:posOffset>
            </wp:positionV>
            <wp:extent cx="1307465" cy="590550"/>
            <wp:effectExtent l="0" t="0" r="6985" b="0"/>
            <wp:wrapNone/>
            <wp:docPr id="1" name="Image 1" descr="UPSACLAY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SACLAY-20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1018"/>
        <w:gridCol w:w="2238"/>
        <w:gridCol w:w="2741"/>
        <w:gridCol w:w="3156"/>
        <w:gridCol w:w="2140"/>
        <w:gridCol w:w="3870"/>
      </w:tblGrid>
      <w:tr w:rsidR="00281C4C" w14:paraId="665C76CB" w14:textId="77777777" w:rsidTr="00281C4C">
        <w:tc>
          <w:tcPr>
            <w:tcW w:w="1018" w:type="dxa"/>
          </w:tcPr>
          <w:p w14:paraId="6F8DE9D0" w14:textId="77777777" w:rsidR="00B61B2D" w:rsidRDefault="00B61B2D" w:rsidP="00B61B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SECTEUR</w:t>
            </w:r>
          </w:p>
          <w:p w14:paraId="677D3DB8" w14:textId="77777777" w:rsidR="00B61B2D" w:rsidRDefault="00B61B2D" w:rsidP="00B61B2D">
            <w:pPr>
              <w:jc w:val="center"/>
            </w:pPr>
          </w:p>
        </w:tc>
        <w:tc>
          <w:tcPr>
            <w:tcW w:w="2238" w:type="dxa"/>
          </w:tcPr>
          <w:p w14:paraId="534295C3" w14:textId="77777777" w:rsidR="00B61B2D" w:rsidRDefault="00B61B2D" w:rsidP="00B61B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COMPOSANTES UNIVERSITAIRES</w:t>
            </w:r>
          </w:p>
          <w:p w14:paraId="4AB5ADE2" w14:textId="77777777" w:rsidR="00B61B2D" w:rsidRDefault="00B61B2D" w:rsidP="00B61B2D">
            <w:pPr>
              <w:jc w:val="center"/>
            </w:pPr>
          </w:p>
        </w:tc>
        <w:tc>
          <w:tcPr>
            <w:tcW w:w="2741" w:type="dxa"/>
          </w:tcPr>
          <w:p w14:paraId="4509C649" w14:textId="636D5209" w:rsidR="00B61B2D" w:rsidRDefault="00B61B2D" w:rsidP="00B61B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REFERENT TECHNIQUE</w:t>
            </w:r>
          </w:p>
          <w:p w14:paraId="36DCA27A" w14:textId="77777777" w:rsidR="00B61B2D" w:rsidRDefault="00B61B2D" w:rsidP="00B61B2D">
            <w:pPr>
              <w:jc w:val="center"/>
            </w:pPr>
          </w:p>
        </w:tc>
        <w:tc>
          <w:tcPr>
            <w:tcW w:w="3156" w:type="dxa"/>
          </w:tcPr>
          <w:p w14:paraId="2D8D67D9" w14:textId="77777777" w:rsidR="00B61B2D" w:rsidRDefault="00B61B2D" w:rsidP="00B61B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ADRESSE DU REFERENT</w:t>
            </w:r>
          </w:p>
          <w:p w14:paraId="4951E0F6" w14:textId="77777777" w:rsidR="00B61B2D" w:rsidRDefault="00B61B2D" w:rsidP="00B61B2D">
            <w:pPr>
              <w:jc w:val="center"/>
            </w:pPr>
          </w:p>
        </w:tc>
        <w:tc>
          <w:tcPr>
            <w:tcW w:w="2140" w:type="dxa"/>
          </w:tcPr>
          <w:p w14:paraId="589E05CC" w14:textId="77777777" w:rsidR="00B61B2D" w:rsidRDefault="00B61B2D" w:rsidP="00B61B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Téléphone</w:t>
            </w:r>
          </w:p>
          <w:p w14:paraId="65301182" w14:textId="77777777" w:rsidR="00B61B2D" w:rsidRDefault="00B61B2D" w:rsidP="00B61B2D">
            <w:pPr>
              <w:jc w:val="center"/>
            </w:pPr>
          </w:p>
        </w:tc>
        <w:tc>
          <w:tcPr>
            <w:tcW w:w="3870" w:type="dxa"/>
          </w:tcPr>
          <w:p w14:paraId="074A4146" w14:textId="77777777" w:rsidR="00B61B2D" w:rsidRDefault="00B61B2D" w:rsidP="00B61B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Mail</w:t>
            </w:r>
          </w:p>
          <w:p w14:paraId="001CA7C2" w14:textId="77777777" w:rsidR="00B61B2D" w:rsidRDefault="00B61B2D" w:rsidP="00B61B2D">
            <w:pPr>
              <w:jc w:val="center"/>
            </w:pPr>
          </w:p>
        </w:tc>
      </w:tr>
      <w:tr w:rsidR="00281C4C" w14:paraId="7FD99B75" w14:textId="77777777" w:rsidTr="00281C4C">
        <w:trPr>
          <w:trHeight w:val="623"/>
        </w:trPr>
        <w:tc>
          <w:tcPr>
            <w:tcW w:w="1018" w:type="dxa"/>
          </w:tcPr>
          <w:p w14:paraId="50F838DA" w14:textId="77777777" w:rsidR="00B61B2D" w:rsidRDefault="00B61B2D" w:rsidP="00793064">
            <w:pPr>
              <w:jc w:val="center"/>
            </w:pPr>
          </w:p>
          <w:p w14:paraId="0446483B" w14:textId="73F0FFB9" w:rsidR="00B61B2D" w:rsidRDefault="00B61B2D" w:rsidP="00793064">
            <w:pPr>
              <w:jc w:val="center"/>
            </w:pPr>
            <w:r>
              <w:t>1</w:t>
            </w:r>
          </w:p>
        </w:tc>
        <w:tc>
          <w:tcPr>
            <w:tcW w:w="2238" w:type="dxa"/>
          </w:tcPr>
          <w:p w14:paraId="174DB250" w14:textId="0BB12992" w:rsidR="00B61B2D" w:rsidRPr="00B61B2D" w:rsidRDefault="00B61B2D" w:rsidP="00ED0ABF">
            <w:pPr>
              <w:rPr>
                <w:rFonts w:ascii="Calibri" w:hAnsi="Calibri" w:cs="Calibri"/>
                <w:color w:val="000000"/>
              </w:rPr>
            </w:pPr>
            <w:commentRangeStart w:id="10"/>
            <w:r>
              <w:rPr>
                <w:rFonts w:ascii="Calibri" w:hAnsi="Calibri" w:cs="Calibri"/>
                <w:color w:val="000000"/>
              </w:rPr>
              <w:t>Espaces extérieurs et mutualisés</w:t>
            </w:r>
            <w:commentRangeEnd w:id="10"/>
            <w:r w:rsidR="00333129">
              <w:rPr>
                <w:rStyle w:val="Marquedecommentaire"/>
              </w:rPr>
              <w:commentReference w:id="10"/>
            </w:r>
          </w:p>
        </w:tc>
        <w:tc>
          <w:tcPr>
            <w:tcW w:w="2741" w:type="dxa"/>
          </w:tcPr>
          <w:p w14:paraId="3F2B564E" w14:textId="4B2BBC63" w:rsidR="00077F49" w:rsidRPr="00E07B74" w:rsidRDefault="00077F49" w:rsidP="00077F49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E07B74">
              <w:rPr>
                <w:rFonts w:ascii="Calibri" w:hAnsi="Calibri" w:cs="Calibri"/>
                <w:lang w:val="en-US"/>
              </w:rPr>
              <w:t>Mme</w:t>
            </w:r>
            <w:proofErr w:type="spellEnd"/>
            <w:r w:rsidRPr="00E07B74">
              <w:rPr>
                <w:rFonts w:ascii="Calibri" w:hAnsi="Calibri" w:cs="Calibri"/>
                <w:lang w:val="en-US"/>
              </w:rPr>
              <w:t xml:space="preserve"> Cécile BETKAOUI </w:t>
            </w:r>
          </w:p>
          <w:p w14:paraId="149D47A6" w14:textId="77777777" w:rsidR="00B61B2D" w:rsidRPr="00E07B74" w:rsidRDefault="00077F49">
            <w:pPr>
              <w:rPr>
                <w:lang w:val="en-US"/>
              </w:rPr>
            </w:pPr>
            <w:proofErr w:type="spellStart"/>
            <w:r w:rsidRPr="00E07B74">
              <w:rPr>
                <w:lang w:val="en-US"/>
              </w:rPr>
              <w:t>Mr</w:t>
            </w:r>
            <w:proofErr w:type="spellEnd"/>
            <w:r w:rsidRPr="00E07B74">
              <w:rPr>
                <w:lang w:val="en-US"/>
              </w:rPr>
              <w:t xml:space="preserve"> </w:t>
            </w:r>
            <w:proofErr w:type="spellStart"/>
            <w:r w:rsidRPr="00E07B74">
              <w:rPr>
                <w:lang w:val="en-US"/>
              </w:rPr>
              <w:t>Bourhan</w:t>
            </w:r>
            <w:proofErr w:type="spellEnd"/>
            <w:r w:rsidRPr="00E07B74">
              <w:rPr>
                <w:lang w:val="en-US"/>
              </w:rPr>
              <w:t xml:space="preserve"> BEN M’BAREK</w:t>
            </w:r>
          </w:p>
          <w:p w14:paraId="1ABE675B" w14:textId="67E7022C" w:rsidR="00793064" w:rsidRPr="00E07B74" w:rsidRDefault="00793064">
            <w:pPr>
              <w:rPr>
                <w:lang w:val="en-US"/>
              </w:rPr>
            </w:pPr>
          </w:p>
        </w:tc>
        <w:tc>
          <w:tcPr>
            <w:tcW w:w="3156" w:type="dxa"/>
          </w:tcPr>
          <w:p w14:paraId="72A09448" w14:textId="77777777" w:rsidR="00B61B2D" w:rsidRDefault="00444C58" w:rsidP="00077F49">
            <w:pPr>
              <w:jc w:val="center"/>
            </w:pPr>
            <w:r>
              <w:t>Rue du Château – Bâtiment 302</w:t>
            </w:r>
          </w:p>
          <w:p w14:paraId="158FBBB1" w14:textId="7310FE31" w:rsidR="00444C58" w:rsidRDefault="00444C58" w:rsidP="00077F49">
            <w:pPr>
              <w:jc w:val="center"/>
            </w:pPr>
            <w:r>
              <w:t>91405 ORSAY</w:t>
            </w:r>
          </w:p>
        </w:tc>
        <w:tc>
          <w:tcPr>
            <w:tcW w:w="2140" w:type="dxa"/>
          </w:tcPr>
          <w:p w14:paraId="0F07A228" w14:textId="77777777" w:rsidR="00A033EC" w:rsidRDefault="00A033EC" w:rsidP="00A033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01.69.15.31.44</w:t>
            </w:r>
          </w:p>
          <w:p w14:paraId="3D4D4B43" w14:textId="7F277D1B" w:rsidR="00B61B2D" w:rsidRDefault="00FE4D3C">
            <w:r>
              <w:t>06.81.45.59.98</w:t>
            </w:r>
          </w:p>
          <w:p w14:paraId="7EA794C0" w14:textId="77777777" w:rsidR="00793064" w:rsidRDefault="00793064"/>
          <w:p w14:paraId="36C417AF" w14:textId="77777777" w:rsidR="00793064" w:rsidRDefault="00793064">
            <w:r>
              <w:t>01.69.15.43.74</w:t>
            </w:r>
          </w:p>
          <w:p w14:paraId="46204087" w14:textId="13CA4E5A" w:rsidR="00FE4D3C" w:rsidRDefault="00FE4D3C">
            <w:r>
              <w:t>06.18.38.69.42</w:t>
            </w:r>
          </w:p>
        </w:tc>
        <w:tc>
          <w:tcPr>
            <w:tcW w:w="3870" w:type="dxa"/>
          </w:tcPr>
          <w:p w14:paraId="282DB8FA" w14:textId="77777777" w:rsidR="00A033EC" w:rsidRDefault="000A29FB" w:rsidP="00A033EC">
            <w:pPr>
              <w:rPr>
                <w:rFonts w:ascii="Calibri" w:hAnsi="Calibri" w:cs="Calibri"/>
                <w:color w:val="0070C0"/>
                <w:u w:val="single"/>
              </w:rPr>
            </w:pPr>
            <w:hyperlink r:id="rId9" w:history="1">
              <w:r w:rsidR="00A033EC">
                <w:rPr>
                  <w:rStyle w:val="Lienhypertexte"/>
                  <w:rFonts w:ascii="Calibri" w:hAnsi="Calibri" w:cs="Calibri"/>
                  <w:color w:val="0070C0"/>
                </w:rPr>
                <w:t>cecile.betkaoui@universite-paris-saclay.fr</w:t>
              </w:r>
            </w:hyperlink>
          </w:p>
          <w:p w14:paraId="60C35C0F" w14:textId="77777777" w:rsidR="00B61B2D" w:rsidRDefault="00B61B2D"/>
          <w:p w14:paraId="2AB1BB28" w14:textId="33D9766F" w:rsidR="00126719" w:rsidRDefault="000A29FB" w:rsidP="00126719">
            <w:pPr>
              <w:rPr>
                <w:rFonts w:ascii="Calibri" w:hAnsi="Calibri" w:cs="Calibri"/>
                <w:color w:val="0070C0"/>
                <w:u w:val="single"/>
              </w:rPr>
            </w:pPr>
            <w:hyperlink r:id="rId10" w:history="1">
              <w:r w:rsidR="00281C4C" w:rsidRPr="009E26BA">
                <w:rPr>
                  <w:rStyle w:val="Lienhypertexte"/>
                </w:rPr>
                <w:t>bourhan.ben-mbarek</w:t>
              </w:r>
              <w:r w:rsidR="00281C4C" w:rsidRPr="009E26BA">
                <w:rPr>
                  <w:rStyle w:val="Lienhypertexte"/>
                  <w:rFonts w:ascii="Calibri" w:hAnsi="Calibri" w:cs="Calibri"/>
                </w:rPr>
                <w:t>@universite-paris-saclay.fr</w:t>
              </w:r>
            </w:hyperlink>
          </w:p>
          <w:p w14:paraId="5E5862F8" w14:textId="41AF964C" w:rsidR="00126719" w:rsidRDefault="00126719"/>
        </w:tc>
      </w:tr>
      <w:tr w:rsidR="00281C4C" w:rsidRPr="00FE4D3C" w14:paraId="5867DB74" w14:textId="77777777" w:rsidTr="00281C4C">
        <w:trPr>
          <w:trHeight w:val="548"/>
        </w:trPr>
        <w:tc>
          <w:tcPr>
            <w:tcW w:w="1018" w:type="dxa"/>
          </w:tcPr>
          <w:p w14:paraId="5A2DCFC3" w14:textId="3C42D8B9" w:rsidR="00B61B2D" w:rsidRDefault="00B61B2D" w:rsidP="00793064">
            <w:pPr>
              <w:jc w:val="center"/>
            </w:pPr>
            <w:r>
              <w:t>2A</w:t>
            </w:r>
          </w:p>
        </w:tc>
        <w:tc>
          <w:tcPr>
            <w:tcW w:w="2238" w:type="dxa"/>
          </w:tcPr>
          <w:p w14:paraId="2A885A36" w14:textId="4912DB15" w:rsidR="00B61B2D" w:rsidRPr="00B61B2D" w:rsidRDefault="00B61B2D" w:rsidP="00ED0A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Faculté des Sciences</w:t>
            </w:r>
            <w:ins w:id="11" w:author="Corinne Le Roy" w:date="2025-11-12T14:44:00Z">
              <w:r w:rsidR="00333129">
                <w:rPr>
                  <w:rFonts w:ascii="Calibri" w:hAnsi="Calibri" w:cs="Calibri"/>
                  <w:color w:val="000000"/>
                </w:rPr>
                <w:t xml:space="preserve"> - Orsay</w:t>
              </w:r>
            </w:ins>
          </w:p>
        </w:tc>
        <w:tc>
          <w:tcPr>
            <w:tcW w:w="2741" w:type="dxa"/>
          </w:tcPr>
          <w:p w14:paraId="0D895758" w14:textId="77777777" w:rsidR="00385A45" w:rsidRDefault="00D27356">
            <w:r w:rsidRPr="00385A45">
              <w:t>Ensemble suivi par le</w:t>
            </w:r>
            <w:r w:rsidR="00385A45" w:rsidRPr="00385A45">
              <w:t>s référents du secteur 1 sauf</w:t>
            </w:r>
            <w:r w:rsidR="00385A45">
              <w:t xml:space="preserve"> </w:t>
            </w:r>
          </w:p>
          <w:p w14:paraId="3AB32158" w14:textId="6DBC473D" w:rsidR="00B61B2D" w:rsidRPr="00385A45" w:rsidRDefault="00FE4D3C">
            <w:r w:rsidRPr="00385A45">
              <w:t xml:space="preserve">Mr </w:t>
            </w:r>
            <w:proofErr w:type="spellStart"/>
            <w:r w:rsidRPr="00385A45">
              <w:t>Eric</w:t>
            </w:r>
            <w:proofErr w:type="spellEnd"/>
            <w:r w:rsidRPr="00385A45">
              <w:t xml:space="preserve"> </w:t>
            </w:r>
            <w:del w:id="12" w:author="Corinne Le Roy" w:date="2025-11-12T14:44:00Z">
              <w:r w:rsidRPr="00385A45" w:rsidDel="00333129">
                <w:delText>Lambert</w:delText>
              </w:r>
              <w:r w:rsidR="00385A45" w:rsidDel="00333129">
                <w:delText xml:space="preserve"> </w:delText>
              </w:r>
            </w:del>
            <w:ins w:id="13" w:author="Corinne Le Roy" w:date="2025-11-12T14:44:00Z">
              <w:r w:rsidR="00333129" w:rsidRPr="00385A45">
                <w:t>L</w:t>
              </w:r>
              <w:r w:rsidR="00333129">
                <w:t>AMBERT</w:t>
              </w:r>
              <w:r w:rsidR="00333129">
                <w:t xml:space="preserve"> </w:t>
              </w:r>
            </w:ins>
            <w:r w:rsidR="00385A45">
              <w:t>(</w:t>
            </w:r>
            <w:commentRangeStart w:id="14"/>
            <w:r w:rsidR="00385A45">
              <w:t>490-498</w:t>
            </w:r>
            <w:commentRangeEnd w:id="14"/>
            <w:r w:rsidR="00333129">
              <w:rPr>
                <w:rStyle w:val="Marquedecommentaire"/>
              </w:rPr>
              <w:commentReference w:id="14"/>
            </w:r>
            <w:r w:rsidR="00385A45">
              <w:t>)</w:t>
            </w:r>
          </w:p>
          <w:p w14:paraId="4BF99272" w14:textId="382BF7C9" w:rsidR="00D27356" w:rsidRPr="00333129" w:rsidRDefault="00D27356">
            <w:pPr>
              <w:rPr>
                <w:rPrChange w:id="15" w:author="Corinne Le Roy" w:date="2025-11-12T14:46:00Z">
                  <w:rPr>
                    <w:lang w:val="en-US"/>
                  </w:rPr>
                </w:rPrChange>
              </w:rPr>
            </w:pPr>
            <w:r w:rsidRPr="00333129">
              <w:rPr>
                <w:rPrChange w:id="16" w:author="Corinne Le Roy" w:date="2025-11-12T14:46:00Z">
                  <w:rPr>
                    <w:lang w:val="en-US"/>
                  </w:rPr>
                </w:rPrChange>
              </w:rPr>
              <w:t>M</w:t>
            </w:r>
            <w:ins w:id="17" w:author="Corinne Le Roy" w:date="2025-11-12T14:46:00Z">
              <w:r w:rsidR="00333129" w:rsidRPr="00333129">
                <w:rPr>
                  <w:rPrChange w:id="18" w:author="Corinne Le Roy" w:date="2025-11-12T14:46:00Z">
                    <w:rPr>
                      <w:lang w:val="en-US"/>
                    </w:rPr>
                  </w:rPrChange>
                </w:rPr>
                <w:t>m</w:t>
              </w:r>
            </w:ins>
            <w:r w:rsidRPr="00333129">
              <w:rPr>
                <w:rPrChange w:id="19" w:author="Corinne Le Roy" w:date="2025-11-12T14:46:00Z">
                  <w:rPr>
                    <w:lang w:val="en-US"/>
                  </w:rPr>
                </w:rPrChange>
              </w:rPr>
              <w:t xml:space="preserve">e Claire </w:t>
            </w:r>
            <w:del w:id="20" w:author="Corinne Le Roy" w:date="2025-11-12T14:45:00Z">
              <w:r w:rsidRPr="00333129" w:rsidDel="00333129">
                <w:rPr>
                  <w:rPrChange w:id="21" w:author="Corinne Le Roy" w:date="2025-11-12T14:46:00Z">
                    <w:rPr>
                      <w:lang w:val="en-US"/>
                    </w:rPr>
                  </w:rPrChange>
                </w:rPr>
                <w:delText>Frin</w:delText>
              </w:r>
              <w:r w:rsidR="00385A45" w:rsidRPr="00333129" w:rsidDel="00333129">
                <w:rPr>
                  <w:rPrChange w:id="22" w:author="Corinne Le Roy" w:date="2025-11-12T14:46:00Z">
                    <w:rPr>
                      <w:lang w:val="en-US"/>
                    </w:rPr>
                  </w:rPrChange>
                </w:rPr>
                <w:delText xml:space="preserve"> </w:delText>
              </w:r>
            </w:del>
            <w:ins w:id="23" w:author="Corinne Le Roy" w:date="2025-11-12T14:45:00Z">
              <w:r w:rsidR="00333129" w:rsidRPr="00333129">
                <w:rPr>
                  <w:rPrChange w:id="24" w:author="Corinne Le Roy" w:date="2025-11-12T14:46:00Z">
                    <w:rPr>
                      <w:lang w:val="en-US"/>
                    </w:rPr>
                  </w:rPrChange>
                </w:rPr>
                <w:t>F</w:t>
              </w:r>
              <w:r w:rsidR="00333129" w:rsidRPr="00333129">
                <w:rPr>
                  <w:rPrChange w:id="25" w:author="Corinne Le Roy" w:date="2025-11-12T14:46:00Z">
                    <w:rPr>
                      <w:lang w:val="en-US"/>
                    </w:rPr>
                  </w:rPrChange>
                </w:rPr>
                <w:t>RIN</w:t>
              </w:r>
              <w:r w:rsidR="00333129" w:rsidRPr="00333129">
                <w:rPr>
                  <w:rPrChange w:id="26" w:author="Corinne Le Roy" w:date="2025-11-12T14:46:00Z">
                    <w:rPr>
                      <w:lang w:val="en-US"/>
                    </w:rPr>
                  </w:rPrChange>
                </w:rPr>
                <w:t xml:space="preserve"> </w:t>
              </w:r>
            </w:ins>
            <w:r w:rsidR="00385A45" w:rsidRPr="00333129">
              <w:rPr>
                <w:rPrChange w:id="27" w:author="Corinne Le Roy" w:date="2025-11-12T14:46:00Z">
                  <w:rPr>
                    <w:lang w:val="en-US"/>
                  </w:rPr>
                </w:rPrChange>
              </w:rPr>
              <w:t>(660)</w:t>
            </w:r>
          </w:p>
        </w:tc>
        <w:tc>
          <w:tcPr>
            <w:tcW w:w="3156" w:type="dxa"/>
          </w:tcPr>
          <w:p w14:paraId="115F664A" w14:textId="77777777" w:rsidR="00385A45" w:rsidRDefault="00385A45" w:rsidP="00D27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98DD4F6" w14:textId="18714FE4" w:rsidR="00385A45" w:rsidRDefault="00385A45" w:rsidP="00D27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129ABF" w14:textId="77777777" w:rsidR="00385A45" w:rsidRDefault="00385A45" w:rsidP="00D273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54B550" w14:textId="1C57C876" w:rsidR="00B61B2D" w:rsidRDefault="00D27356" w:rsidP="00385A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Bâtiment 309 </w:t>
            </w:r>
            <w:r w:rsidR="00A7188E" w:rsidRPr="00A7188E">
              <w:rPr>
                <w:rFonts w:ascii="Arial" w:hAnsi="Arial" w:cs="Arial"/>
                <w:color w:val="000000"/>
                <w:sz w:val="20"/>
                <w:szCs w:val="20"/>
              </w:rPr>
              <w:t>- 91405 ORSAY</w:t>
            </w:r>
          </w:p>
          <w:p w14:paraId="40740E88" w14:textId="0E58D1FA" w:rsidR="00D27356" w:rsidRDefault="00D27356" w:rsidP="00385A45">
            <w:r>
              <w:t>Bâtiment 660</w:t>
            </w:r>
            <w:r w:rsidR="00A7188E" w:rsidRPr="00A7188E">
              <w:t>- 91405 ORSAY</w:t>
            </w:r>
          </w:p>
        </w:tc>
        <w:tc>
          <w:tcPr>
            <w:tcW w:w="2140" w:type="dxa"/>
          </w:tcPr>
          <w:p w14:paraId="69C9B760" w14:textId="77777777" w:rsidR="00385A45" w:rsidRDefault="00385A45" w:rsidP="00A033EC">
            <w:pPr>
              <w:rPr>
                <w:rFonts w:ascii="Calibri" w:hAnsi="Calibri" w:cs="Calibri"/>
                <w:color w:val="000000"/>
              </w:rPr>
            </w:pPr>
          </w:p>
          <w:p w14:paraId="262BF0E1" w14:textId="77777777" w:rsidR="00385A45" w:rsidRDefault="00385A45" w:rsidP="00A033EC">
            <w:pPr>
              <w:rPr>
                <w:rFonts w:ascii="Calibri" w:hAnsi="Calibri" w:cs="Calibri"/>
                <w:color w:val="000000"/>
              </w:rPr>
            </w:pPr>
          </w:p>
          <w:p w14:paraId="23352DCE" w14:textId="7EC4A58D" w:rsidR="00A033EC" w:rsidRDefault="00A033EC" w:rsidP="00A033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C310C6">
              <w:rPr>
                <w:rFonts w:ascii="Calibri" w:hAnsi="Calibri" w:cs="Calibri"/>
                <w:color w:val="000000"/>
              </w:rPr>
              <w:t>6.79.24.16.30</w:t>
            </w:r>
          </w:p>
          <w:p w14:paraId="3F5E5F8F" w14:textId="17E8112F" w:rsidR="00B61B2D" w:rsidRDefault="00385A45">
            <w:commentRangeStart w:id="28"/>
            <w:r>
              <w:t>Non connu</w:t>
            </w:r>
            <w:commentRangeEnd w:id="28"/>
            <w:r w:rsidR="00333129">
              <w:rPr>
                <w:rStyle w:val="Marquedecommentaire"/>
              </w:rPr>
              <w:commentReference w:id="28"/>
            </w:r>
          </w:p>
        </w:tc>
        <w:tc>
          <w:tcPr>
            <w:tcW w:w="3870" w:type="dxa"/>
          </w:tcPr>
          <w:p w14:paraId="06AC93E9" w14:textId="77777777" w:rsidR="00385A45" w:rsidRDefault="00385A45"/>
          <w:p w14:paraId="373C291E" w14:textId="77777777" w:rsidR="00385A45" w:rsidRDefault="00385A45">
            <w:pPr>
              <w:rPr>
                <w:rFonts w:ascii="Calibri" w:hAnsi="Calibri" w:cs="Calibri"/>
              </w:rPr>
            </w:pPr>
          </w:p>
          <w:p w14:paraId="3AFFBAA5" w14:textId="7D56E447" w:rsidR="00FE4D3C" w:rsidRDefault="000A29FB">
            <w:pPr>
              <w:rPr>
                <w:rStyle w:val="Lienhypertexte"/>
                <w:rFonts w:ascii="Calibri" w:hAnsi="Calibri" w:cs="Calibri"/>
              </w:rPr>
            </w:pPr>
            <w:hyperlink r:id="rId11" w:history="1">
              <w:r w:rsidR="00385A45" w:rsidRPr="00E12FAC">
                <w:rPr>
                  <w:rStyle w:val="Lienhypertexte"/>
                  <w:rFonts w:ascii="Calibri" w:hAnsi="Calibri" w:cs="Calibri"/>
                </w:rPr>
                <w:t>eric.lambert@universite-paris-saclay.fr</w:t>
              </w:r>
            </w:hyperlink>
          </w:p>
          <w:p w14:paraId="0F4BE93F" w14:textId="63AD5682" w:rsidR="00D27356" w:rsidRPr="00C310C6" w:rsidRDefault="00D27356">
            <w:pPr>
              <w:rPr>
                <w:rFonts w:ascii="Calibri" w:hAnsi="Calibri" w:cs="Calibri"/>
                <w:color w:val="0070C0"/>
                <w:u w:val="single"/>
              </w:rPr>
            </w:pPr>
            <w:r>
              <w:rPr>
                <w:rFonts w:ascii="Calibri" w:hAnsi="Calibri" w:cs="Calibri"/>
                <w:color w:val="0070C0"/>
                <w:u w:val="single"/>
              </w:rPr>
              <w:t>claire.frin@universite-paris-saclay.fr</w:t>
            </w:r>
          </w:p>
          <w:p w14:paraId="2284B6DC" w14:textId="786EB624" w:rsidR="00FE4D3C" w:rsidRPr="00FE4D3C" w:rsidRDefault="00C310C6">
            <w:r>
              <w:rPr>
                <w:color w:val="0070C0"/>
                <w:u w:val="single"/>
              </w:rPr>
              <w:t>secretariat.s</w:t>
            </w:r>
            <w:r w:rsidR="00FE4D3C" w:rsidRPr="00FE4D3C">
              <w:rPr>
                <w:color w:val="0070C0"/>
                <w:u w:val="single"/>
              </w:rPr>
              <w:t>t</w:t>
            </w:r>
            <w:r>
              <w:rPr>
                <w:color w:val="0070C0"/>
                <w:u w:val="single"/>
              </w:rPr>
              <w:t>il</w:t>
            </w:r>
            <w:r w:rsidR="00FE4D3C" w:rsidRPr="00FE4D3C">
              <w:rPr>
                <w:color w:val="0070C0"/>
                <w:u w:val="single"/>
              </w:rPr>
              <w:t>@universite-paris-saclay.fr</w:t>
            </w:r>
          </w:p>
        </w:tc>
      </w:tr>
      <w:tr w:rsidR="00281C4C" w14:paraId="57A84771" w14:textId="77777777" w:rsidTr="00281C4C">
        <w:tc>
          <w:tcPr>
            <w:tcW w:w="1018" w:type="dxa"/>
          </w:tcPr>
          <w:p w14:paraId="463F3A03" w14:textId="77777777" w:rsidR="00B61B2D" w:rsidRPr="00FE4D3C" w:rsidRDefault="00B61B2D" w:rsidP="00793064">
            <w:pPr>
              <w:jc w:val="center"/>
            </w:pPr>
          </w:p>
          <w:p w14:paraId="235AE090" w14:textId="5D2D3AED" w:rsidR="00B61B2D" w:rsidRDefault="00B61B2D" w:rsidP="00793064">
            <w:pPr>
              <w:jc w:val="center"/>
            </w:pPr>
            <w:r>
              <w:t>2</w:t>
            </w:r>
            <w:r w:rsidR="00FE4D3C">
              <w:t>B</w:t>
            </w:r>
          </w:p>
        </w:tc>
        <w:tc>
          <w:tcPr>
            <w:tcW w:w="2238" w:type="dxa"/>
          </w:tcPr>
          <w:p w14:paraId="7065AB9B" w14:textId="099D1B43" w:rsidR="00B61B2D" w:rsidRPr="00B61B2D" w:rsidRDefault="00B61B2D" w:rsidP="00ED0AB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Direction des Systèmes Informatiques</w:t>
            </w:r>
            <w:ins w:id="29" w:author="Corinne Le Roy" w:date="2025-11-12T14:44:00Z">
              <w:r w:rsidR="00333129">
                <w:rPr>
                  <w:rFonts w:ascii="Calibri" w:hAnsi="Calibri" w:cs="Calibri"/>
                  <w:color w:val="000000"/>
                </w:rPr>
                <w:t xml:space="preserve"> - Orsay</w:t>
              </w:r>
            </w:ins>
          </w:p>
        </w:tc>
        <w:tc>
          <w:tcPr>
            <w:tcW w:w="2741" w:type="dxa"/>
          </w:tcPr>
          <w:p w14:paraId="27F5EB4D" w14:textId="77777777" w:rsidR="0049327B" w:rsidRDefault="0049327B" w:rsidP="0049327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Mr Dominique LAMBERT </w:t>
            </w:r>
          </w:p>
          <w:p w14:paraId="07755B76" w14:textId="77777777" w:rsidR="00B61B2D" w:rsidRDefault="00B61B2D"/>
        </w:tc>
        <w:tc>
          <w:tcPr>
            <w:tcW w:w="3156" w:type="dxa"/>
          </w:tcPr>
          <w:p w14:paraId="42016D22" w14:textId="77777777" w:rsidR="00444C58" w:rsidRDefault="00444C58" w:rsidP="00077F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210 - 91405 ORSAY</w:t>
            </w:r>
          </w:p>
          <w:p w14:paraId="3C4284FA" w14:textId="77777777" w:rsidR="00B61B2D" w:rsidRDefault="00B61B2D" w:rsidP="00077F49">
            <w:pPr>
              <w:jc w:val="center"/>
            </w:pPr>
          </w:p>
        </w:tc>
        <w:tc>
          <w:tcPr>
            <w:tcW w:w="2140" w:type="dxa"/>
          </w:tcPr>
          <w:p w14:paraId="67F0C409" w14:textId="77777777" w:rsidR="00A033EC" w:rsidRDefault="00A033EC" w:rsidP="00A033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01.69.15.67.37</w:t>
            </w:r>
          </w:p>
          <w:p w14:paraId="5EF42CC1" w14:textId="77777777" w:rsidR="00B61B2D" w:rsidRDefault="00B61B2D"/>
        </w:tc>
        <w:tc>
          <w:tcPr>
            <w:tcW w:w="3870" w:type="dxa"/>
          </w:tcPr>
          <w:p w14:paraId="2F5FC609" w14:textId="77777777" w:rsidR="00126719" w:rsidRDefault="000A29FB" w:rsidP="00126719">
            <w:pPr>
              <w:rPr>
                <w:rFonts w:ascii="Calibri" w:hAnsi="Calibri" w:cs="Calibri"/>
                <w:color w:val="0070C0"/>
                <w:u w:val="single"/>
              </w:rPr>
            </w:pPr>
            <w:hyperlink r:id="rId12" w:history="1">
              <w:r w:rsidR="00126719">
                <w:rPr>
                  <w:rStyle w:val="Lienhypertexte"/>
                  <w:rFonts w:ascii="Calibri" w:hAnsi="Calibri" w:cs="Calibri"/>
                  <w:color w:val="0070C0"/>
                </w:rPr>
                <w:t>dominique.lambert@universite-paris-saclay.fr</w:t>
              </w:r>
            </w:hyperlink>
          </w:p>
          <w:p w14:paraId="5865E252" w14:textId="77777777" w:rsidR="00B61B2D" w:rsidRDefault="00B61B2D"/>
        </w:tc>
      </w:tr>
      <w:tr w:rsidR="00281C4C" w14:paraId="7B93B7BD" w14:textId="77777777" w:rsidTr="00281C4C">
        <w:tc>
          <w:tcPr>
            <w:tcW w:w="1018" w:type="dxa"/>
          </w:tcPr>
          <w:p w14:paraId="0253C9B2" w14:textId="77777777" w:rsidR="00B61B2D" w:rsidRDefault="00B61B2D" w:rsidP="00793064">
            <w:pPr>
              <w:jc w:val="center"/>
            </w:pPr>
          </w:p>
          <w:p w14:paraId="6DC9AA37" w14:textId="7CD3B11F" w:rsidR="00B61B2D" w:rsidRDefault="00FE4D3C" w:rsidP="00793064">
            <w:pPr>
              <w:jc w:val="center"/>
            </w:pPr>
            <w:r>
              <w:t>3</w:t>
            </w:r>
          </w:p>
        </w:tc>
        <w:tc>
          <w:tcPr>
            <w:tcW w:w="2238" w:type="dxa"/>
          </w:tcPr>
          <w:p w14:paraId="6C93FCF5" w14:textId="3F625F95" w:rsidR="00B61B2D" w:rsidRDefault="00ED0ABF" w:rsidP="00ED0ABF">
            <w:r>
              <w:t>Faculté Droit Economie Gestion</w:t>
            </w:r>
            <w:ins w:id="30" w:author="Corinne Le Roy" w:date="2025-11-12T14:44:00Z">
              <w:r w:rsidR="00333129">
                <w:t xml:space="preserve"> - Sceaux</w:t>
              </w:r>
            </w:ins>
          </w:p>
        </w:tc>
        <w:tc>
          <w:tcPr>
            <w:tcW w:w="2741" w:type="dxa"/>
          </w:tcPr>
          <w:p w14:paraId="0C57A10F" w14:textId="77777777" w:rsidR="0049327B" w:rsidRDefault="0049327B" w:rsidP="0049327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 John ROSE</w:t>
            </w:r>
          </w:p>
          <w:p w14:paraId="045C4250" w14:textId="77777777" w:rsidR="00B61B2D" w:rsidRDefault="00B61B2D"/>
        </w:tc>
        <w:tc>
          <w:tcPr>
            <w:tcW w:w="3156" w:type="dxa"/>
          </w:tcPr>
          <w:p w14:paraId="60D729DD" w14:textId="77777777" w:rsidR="00444C58" w:rsidRDefault="00444C58" w:rsidP="00077F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 A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54,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bld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Desgranges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92331 SCEAUX</w:t>
            </w:r>
          </w:p>
          <w:p w14:paraId="62689B8D" w14:textId="77777777" w:rsidR="00B61B2D" w:rsidRDefault="00B61B2D" w:rsidP="00077F49">
            <w:pPr>
              <w:jc w:val="center"/>
            </w:pPr>
          </w:p>
        </w:tc>
        <w:tc>
          <w:tcPr>
            <w:tcW w:w="2140" w:type="dxa"/>
          </w:tcPr>
          <w:p w14:paraId="2308139F" w14:textId="77777777" w:rsidR="00B61B2D" w:rsidRDefault="00A033EC" w:rsidP="00660D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01.40.91.17.07</w:t>
            </w:r>
          </w:p>
          <w:p w14:paraId="62245BAB" w14:textId="224E5ADE" w:rsidR="00660D59" w:rsidRDefault="00660D59" w:rsidP="00660D59">
            <w:r>
              <w:t>01.40.91.19.58</w:t>
            </w:r>
          </w:p>
        </w:tc>
        <w:tc>
          <w:tcPr>
            <w:tcW w:w="3870" w:type="dxa"/>
          </w:tcPr>
          <w:p w14:paraId="51B802F9" w14:textId="77777777" w:rsidR="00126719" w:rsidRDefault="000A29FB" w:rsidP="00126719">
            <w:pPr>
              <w:rPr>
                <w:rFonts w:ascii="Calibri" w:hAnsi="Calibri" w:cs="Calibri"/>
                <w:color w:val="0070C0"/>
                <w:u w:val="single"/>
              </w:rPr>
            </w:pPr>
            <w:hyperlink r:id="rId13" w:history="1">
              <w:r w:rsidR="00126719">
                <w:rPr>
                  <w:rStyle w:val="Lienhypertexte"/>
                  <w:rFonts w:ascii="Calibri" w:hAnsi="Calibri" w:cs="Calibri"/>
                  <w:color w:val="0070C0"/>
                </w:rPr>
                <w:t>john.rose@universite-paris-saclay.fr</w:t>
              </w:r>
            </w:hyperlink>
          </w:p>
          <w:p w14:paraId="27DD9B18" w14:textId="77777777" w:rsidR="00B61B2D" w:rsidRDefault="00B61B2D"/>
        </w:tc>
      </w:tr>
      <w:tr w:rsidR="00077F49" w14:paraId="7760B6E0" w14:textId="77777777" w:rsidTr="00281C4C">
        <w:tc>
          <w:tcPr>
            <w:tcW w:w="1018" w:type="dxa"/>
          </w:tcPr>
          <w:p w14:paraId="57C906C1" w14:textId="6A52EC1D" w:rsidR="00B61B2D" w:rsidRDefault="00FE4D3C" w:rsidP="00793064">
            <w:pPr>
              <w:jc w:val="center"/>
            </w:pPr>
            <w:r>
              <w:t>4</w:t>
            </w:r>
          </w:p>
        </w:tc>
        <w:tc>
          <w:tcPr>
            <w:tcW w:w="2238" w:type="dxa"/>
          </w:tcPr>
          <w:p w14:paraId="25E446B6" w14:textId="77777777" w:rsidR="00B61B2D" w:rsidRDefault="00ED0ABF" w:rsidP="00ED0ABF">
            <w:r>
              <w:t>IUT d’Orsay</w:t>
            </w:r>
          </w:p>
          <w:p w14:paraId="56150569" w14:textId="6F5EE0D5" w:rsidR="00A033EC" w:rsidRDefault="00A033EC" w:rsidP="00ED0ABF"/>
        </w:tc>
        <w:tc>
          <w:tcPr>
            <w:tcW w:w="2741" w:type="dxa"/>
          </w:tcPr>
          <w:p w14:paraId="433BBFC0" w14:textId="64FCB032" w:rsidR="0049327B" w:rsidRDefault="0049327B" w:rsidP="0049327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Mr </w:t>
            </w:r>
            <w:r w:rsidR="00A02356">
              <w:rPr>
                <w:rFonts w:ascii="Calibri" w:hAnsi="Calibri" w:cs="Calibri"/>
                <w:color w:val="000000"/>
              </w:rPr>
              <w:t xml:space="preserve">Fabrice </w:t>
            </w:r>
            <w:del w:id="31" w:author="Corinne Le Roy" w:date="2025-11-12T14:44:00Z">
              <w:r w:rsidR="00A02356" w:rsidDel="00333129">
                <w:rPr>
                  <w:rFonts w:ascii="Calibri" w:hAnsi="Calibri" w:cs="Calibri"/>
                  <w:color w:val="000000"/>
                </w:rPr>
                <w:delText>Gelas</w:delText>
              </w:r>
            </w:del>
            <w:ins w:id="32" w:author="Corinne Le Roy" w:date="2025-11-12T14:44:00Z">
              <w:r w:rsidR="00333129">
                <w:rPr>
                  <w:rFonts w:ascii="Calibri" w:hAnsi="Calibri" w:cs="Calibri"/>
                  <w:color w:val="000000"/>
                </w:rPr>
                <w:t>GELAS</w:t>
              </w:r>
            </w:ins>
          </w:p>
          <w:p w14:paraId="7F7D6B2D" w14:textId="77777777" w:rsidR="00B61B2D" w:rsidRDefault="00B61B2D"/>
        </w:tc>
        <w:tc>
          <w:tcPr>
            <w:tcW w:w="3156" w:type="dxa"/>
          </w:tcPr>
          <w:p w14:paraId="5860283B" w14:textId="77777777" w:rsidR="00444C58" w:rsidRDefault="00444C58" w:rsidP="00077F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605 - 91400 ORSAY</w:t>
            </w:r>
          </w:p>
          <w:p w14:paraId="09859BFB" w14:textId="77777777" w:rsidR="00B61B2D" w:rsidRDefault="00B61B2D" w:rsidP="00077F49">
            <w:pPr>
              <w:jc w:val="center"/>
            </w:pPr>
          </w:p>
        </w:tc>
        <w:tc>
          <w:tcPr>
            <w:tcW w:w="2140" w:type="dxa"/>
          </w:tcPr>
          <w:p w14:paraId="72F4A83B" w14:textId="4AF59306" w:rsidR="00A033EC" w:rsidRDefault="00E07B74" w:rsidP="00A033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06 68 69 49 02</w:t>
            </w:r>
          </w:p>
          <w:p w14:paraId="65BD9EC2" w14:textId="77777777" w:rsidR="00B61B2D" w:rsidRDefault="00B61B2D"/>
        </w:tc>
        <w:tc>
          <w:tcPr>
            <w:tcW w:w="3870" w:type="dxa"/>
          </w:tcPr>
          <w:p w14:paraId="71ED78DB" w14:textId="6589E316" w:rsidR="00126719" w:rsidRDefault="000A29FB" w:rsidP="00126719">
            <w:pPr>
              <w:rPr>
                <w:rFonts w:ascii="Calibri" w:hAnsi="Calibri" w:cs="Calibri"/>
                <w:color w:val="0070C0"/>
                <w:u w:val="single"/>
              </w:rPr>
            </w:pPr>
            <w:hyperlink r:id="rId14" w:history="1">
              <w:r w:rsidR="00091EAF" w:rsidRPr="00537E4A">
                <w:rPr>
                  <w:rStyle w:val="Lienhypertexte"/>
                </w:rPr>
                <w:t>fabrice.gelas</w:t>
              </w:r>
              <w:r w:rsidR="00091EAF" w:rsidRPr="00537E4A">
                <w:rPr>
                  <w:rStyle w:val="Lienhypertexte"/>
                  <w:rFonts w:ascii="Calibri" w:hAnsi="Calibri" w:cs="Calibri"/>
                </w:rPr>
                <w:t>@universite-paris-saclay.fr</w:t>
              </w:r>
            </w:hyperlink>
          </w:p>
          <w:p w14:paraId="3680699F" w14:textId="77777777" w:rsidR="00B61B2D" w:rsidRDefault="00B61B2D"/>
        </w:tc>
      </w:tr>
    </w:tbl>
    <w:p w14:paraId="41F77048" w14:textId="77777777" w:rsidR="00B61B2D" w:rsidRDefault="00B61B2D"/>
    <w:sectPr w:rsidR="00B61B2D" w:rsidSect="00A033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Corinne Le Roy" w:date="2025-11-12T14:43:00Z" w:initials="CLR">
    <w:p w14:paraId="44B651D8" w14:textId="39A801AB" w:rsidR="00333129" w:rsidRDefault="00333129">
      <w:pPr>
        <w:pStyle w:val="Commentaire"/>
      </w:pPr>
      <w:r>
        <w:rPr>
          <w:rStyle w:val="Marquedecommentaire"/>
        </w:rPr>
        <w:annotationRef/>
      </w:r>
      <w:r>
        <w:t>De quels bâtiments, composantes ?</w:t>
      </w:r>
    </w:p>
  </w:comment>
  <w:comment w:id="14" w:author="Corinne Le Roy" w:date="2025-11-12T14:45:00Z" w:initials="CLR">
    <w:p w14:paraId="65B62A44" w14:textId="5F7D9905" w:rsidR="00333129" w:rsidRDefault="00333129">
      <w:pPr>
        <w:pStyle w:val="Commentaire"/>
      </w:pPr>
      <w:r>
        <w:rPr>
          <w:rStyle w:val="Marquedecommentaire"/>
        </w:rPr>
        <w:annotationRef/>
      </w:r>
      <w:r>
        <w:t xml:space="preserve">Pourquoi ces bâtiments alors que tu as mis Bât 309 dans la colonne à côté </w:t>
      </w:r>
    </w:p>
  </w:comment>
  <w:comment w:id="28" w:author="Corinne Le Roy" w:date="2025-11-12T14:46:00Z" w:initials="CLR">
    <w:p w14:paraId="09CD9DE8" w14:textId="7E751049" w:rsidR="00333129" w:rsidRDefault="00333129">
      <w:pPr>
        <w:pStyle w:val="Commentaire"/>
      </w:pPr>
      <w:r>
        <w:rPr>
          <w:rStyle w:val="Marquedecommentaire"/>
        </w:rPr>
        <w:annotationRef/>
      </w:r>
      <w:r>
        <w:t>Lui demander 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B651D8" w15:done="0"/>
  <w15:commentEx w15:paraId="65B62A44" w15:done="0"/>
  <w15:commentEx w15:paraId="09CD9DE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BF1B9D" w16cex:dateUtc="2025-11-12T13:43:00Z"/>
  <w16cex:commentExtensible w16cex:durableId="2CBF1C01" w16cex:dateUtc="2025-11-12T13:45:00Z"/>
  <w16cex:commentExtensible w16cex:durableId="2CBF1C30" w16cex:dateUtc="2025-11-12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B651D8" w16cid:durableId="2CBF1B9D"/>
  <w16cid:commentId w16cid:paraId="65B62A44" w16cid:durableId="2CBF1C01"/>
  <w16cid:commentId w16cid:paraId="09CD9DE8" w16cid:durableId="2CBF1C3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rinne Le Roy">
    <w15:presenceInfo w15:providerId="AD" w15:userId="S::corinne.le-roy@universite-paris-saclay.fr::bcef5c3b-2a35-4151-9c13-4b38016ba5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2D"/>
    <w:rsid w:val="000043AD"/>
    <w:rsid w:val="00077F49"/>
    <w:rsid w:val="00091EAF"/>
    <w:rsid w:val="000A29FB"/>
    <w:rsid w:val="00126719"/>
    <w:rsid w:val="00281C4C"/>
    <w:rsid w:val="00333129"/>
    <w:rsid w:val="00385A45"/>
    <w:rsid w:val="003C3A5B"/>
    <w:rsid w:val="00422FC2"/>
    <w:rsid w:val="00444C58"/>
    <w:rsid w:val="0049327B"/>
    <w:rsid w:val="00660D59"/>
    <w:rsid w:val="006C7FDD"/>
    <w:rsid w:val="00793064"/>
    <w:rsid w:val="009677D3"/>
    <w:rsid w:val="00A02356"/>
    <w:rsid w:val="00A033EC"/>
    <w:rsid w:val="00A7188E"/>
    <w:rsid w:val="00B61B2D"/>
    <w:rsid w:val="00C310C6"/>
    <w:rsid w:val="00D27356"/>
    <w:rsid w:val="00E07B74"/>
    <w:rsid w:val="00E42C5B"/>
    <w:rsid w:val="00E90D48"/>
    <w:rsid w:val="00ED0ABF"/>
    <w:rsid w:val="00FE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4E78"/>
  <w15:chartTrackingRefBased/>
  <w15:docId w15:val="{6805A9BD-CEEF-40C4-B815-D23ADF67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61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033EC"/>
    <w:rPr>
      <w:color w:val="0563C1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2671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3331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31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312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31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31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hyperlink" Target="mailto:john.rose@universite-paris-saclay.fr" TargetMode="Externa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12" Type="http://schemas.openxmlformats.org/officeDocument/2006/relationships/hyperlink" Target="mailto:dominique.lambert@universite-paris-saclay.fr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hyperlink" Target="mailto:eric.lambert@universite-paris-saclay.fr" TargetMode="External"/><Relationship Id="rId5" Type="http://schemas.openxmlformats.org/officeDocument/2006/relationships/comments" Target="comments.xml"/><Relationship Id="rId15" Type="http://schemas.openxmlformats.org/officeDocument/2006/relationships/fontTable" Target="fontTable.xml"/><Relationship Id="rId10" Type="http://schemas.openxmlformats.org/officeDocument/2006/relationships/hyperlink" Target="mailto:bourhan.ben-mbarek@universite-paris-saclay.fr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cecile.betkaoui@universite-paris-saclay.fr" TargetMode="External"/><Relationship Id="rId14" Type="http://schemas.openxmlformats.org/officeDocument/2006/relationships/hyperlink" Target="mailto:fabrice.gelas@universite-paris-saclay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Paris-Saclay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Frey</dc:creator>
  <cp:keywords/>
  <dc:description/>
  <cp:lastModifiedBy>Corinne Le Roy</cp:lastModifiedBy>
  <cp:revision>3</cp:revision>
  <dcterms:created xsi:type="dcterms:W3CDTF">2025-11-04T12:59:00Z</dcterms:created>
  <dcterms:modified xsi:type="dcterms:W3CDTF">2025-11-12T13:55:00Z</dcterms:modified>
</cp:coreProperties>
</file>